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3E7" w:rsidRPr="00897D08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32415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4498975</wp:posOffset>
            </wp:positionH>
            <wp:positionV relativeFrom="paragraph">
              <wp:posOffset>-1905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2C8" w:rsidRPr="00897D08" w:rsidRDefault="000033E7" w:rsidP="00C202C8">
      <w:pPr>
        <w:spacing w:line="360" w:lineRule="auto"/>
        <w:rPr>
          <w:rFonts w:ascii="Arial" w:hAnsi="Arial" w:cs="Arial"/>
          <w:szCs w:val="22"/>
          <w:u w:val="single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</w:p>
    <w:p w:rsidR="000033E7" w:rsidRPr="00324158" w:rsidRDefault="00324158" w:rsidP="000033E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8"/>
          <w:szCs w:val="28"/>
        </w:rPr>
        <w:t>2</w:t>
      </w: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2114"/>
        <w:gridCol w:w="1091"/>
        <w:gridCol w:w="1091"/>
        <w:gridCol w:w="4429"/>
      </w:tblGrid>
      <w:tr w:rsidR="00F54AA5" w:rsidRPr="00897D08">
        <w:trPr>
          <w:cantSplit/>
          <w:trHeight w:val="639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725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6"/>
              </w:rPr>
            </w:pPr>
            <w:r w:rsidRPr="00897D08">
              <w:rPr>
                <w:b w:val="0"/>
                <w:sz w:val="16"/>
              </w:rPr>
              <w:t>Unterrichtsräume</w:t>
            </w:r>
          </w:p>
          <w:p w:rsidR="00F54AA5" w:rsidRPr="00897D08" w:rsidRDefault="001C3648" w:rsidP="00E741EC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Gruppenräume, in denen theoretische Lerninhalte einschl. EDV-Unterweisung vermittelt werden. </w:t>
            </w:r>
          </w:p>
        </w:tc>
      </w:tr>
      <w:tr w:rsidR="00F54AA5" w:rsidRPr="00897D08">
        <w:trPr>
          <w:cantSplit/>
          <w:trHeight w:hRule="exact" w:val="825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2B5EEC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p w:rsidR="00211532" w:rsidRPr="00897D08" w:rsidRDefault="00211532"/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353BF1" w:rsidRPr="00897D08">
        <w:trPr>
          <w:trHeight w:val="952"/>
        </w:trPr>
        <w:tc>
          <w:tcPr>
            <w:tcW w:w="9267" w:type="dxa"/>
          </w:tcPr>
          <w:p w:rsidR="00353BF1" w:rsidRPr="00897D08" w:rsidRDefault="00353BF1" w:rsidP="00353BF1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1F5837" w:rsidRPr="00897D08" w:rsidRDefault="001F5837" w:rsidP="00353BF1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7D04DE" w:rsidRPr="00897D08" w:rsidRDefault="007D04DE"/>
    <w:tbl>
      <w:tblPr>
        <w:tblpPr w:leftFromText="141" w:rightFromText="141" w:vertAnchor="text" w:horzAnchor="margin" w:tblpY="-664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5"/>
        <w:gridCol w:w="1080"/>
        <w:gridCol w:w="1080"/>
        <w:gridCol w:w="4387"/>
      </w:tblGrid>
      <w:tr w:rsidR="00353BF1" w:rsidRPr="00897D08"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lastRenderedPageBreak/>
              <w:br w:type="page"/>
            </w: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Berufsfeldbezogene Praxisräume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>dienen der praktischen Unterweisung in Maßnahmen der Eignung</w:t>
            </w:r>
            <w:r w:rsidR="008F1167" w:rsidRPr="00897D08">
              <w:rPr>
                <w:rFonts w:ascii="Arial" w:hAnsi="Arial"/>
                <w:sz w:val="16"/>
              </w:rPr>
              <w:t>sfeststellung</w:t>
            </w:r>
            <w:r w:rsidRPr="00897D08">
              <w:rPr>
                <w:rFonts w:ascii="Arial" w:hAnsi="Arial"/>
                <w:sz w:val="16"/>
              </w:rPr>
              <w:t xml:space="preserve"> und Kenntnisvermittlung.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bookmarkStart w:id="1" w:name="_GoBack"/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bookmarkEnd w:id="1"/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tbl>
      <w:tblPr>
        <w:tblpPr w:leftFromText="141" w:rightFromText="141" w:vertAnchor="text" w:horzAnchor="margin" w:tblpY="1010"/>
        <w:tblOverlap w:val="never"/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18"/>
        <w:gridCol w:w="1059"/>
        <w:gridCol w:w="1059"/>
        <w:gridCol w:w="4465"/>
      </w:tblGrid>
      <w:tr w:rsidR="00353BF1" w:rsidRPr="00897D08">
        <w:trPr>
          <w:cantSplit/>
          <w:trHeight w:hRule="exact" w:val="1193"/>
        </w:trPr>
        <w:tc>
          <w:tcPr>
            <w:tcW w:w="52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0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796123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 xml:space="preserve">ggf. </w:t>
            </w:r>
            <w:r w:rsidR="00353BF1" w:rsidRPr="00897D08">
              <w:rPr>
                <w:rFonts w:ascii="Arial" w:hAnsi="Arial"/>
                <w:sz w:val="16"/>
                <w:u w:val="single"/>
              </w:rPr>
              <w:t>Besprechungsräume</w:t>
            </w: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895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156EC3" w:rsidRPr="00897D08" w:rsidRDefault="00156EC3"/>
    <w:p w:rsidR="00357875" w:rsidRPr="00897D08" w:rsidRDefault="00357875"/>
    <w:p w:rsidR="00156EC3" w:rsidRPr="00897D08" w:rsidRDefault="00156EC3"/>
    <w:p w:rsidR="00357875" w:rsidRPr="00897D08" w:rsidRDefault="00357875"/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2C" w:rsidRDefault="0095352C">
      <w:r>
        <w:separator/>
      </w:r>
    </w:p>
  </w:endnote>
  <w:endnote w:type="continuationSeparator" w:id="0">
    <w:p w:rsidR="0095352C" w:rsidRDefault="0095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47" w:rsidRDefault="0075750C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t>2</w:t>
    </w:r>
  </w:p>
  <w:p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>Stand: 05/2010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324158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von </w:t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2C" w:rsidRDefault="0095352C">
      <w:r>
        <w:separator/>
      </w:r>
    </w:p>
  </w:footnote>
  <w:footnote w:type="continuationSeparator" w:id="0">
    <w:p w:rsidR="0095352C" w:rsidRDefault="00953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L5UiYLCsb6VXoMnBBOw84pqQXAyVHA22Aun1LkckFUAsQTy2yrqlepsB27jlnwTfZl2u8rGSwv6ZKR+prw3SMg==" w:salt="cyfZ9HafWQ0fir6rEvw4Z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DBB"/>
    <w:rsid w:val="000033E7"/>
    <w:rsid w:val="000B6DBB"/>
    <w:rsid w:val="001065CD"/>
    <w:rsid w:val="00156EC3"/>
    <w:rsid w:val="001C3648"/>
    <w:rsid w:val="001F14FB"/>
    <w:rsid w:val="001F4A8E"/>
    <w:rsid w:val="001F5837"/>
    <w:rsid w:val="00211532"/>
    <w:rsid w:val="002B5EEC"/>
    <w:rsid w:val="002D252E"/>
    <w:rsid w:val="00311198"/>
    <w:rsid w:val="00324158"/>
    <w:rsid w:val="00353BF1"/>
    <w:rsid w:val="00357875"/>
    <w:rsid w:val="00361DC3"/>
    <w:rsid w:val="003723DB"/>
    <w:rsid w:val="00384768"/>
    <w:rsid w:val="003E2C88"/>
    <w:rsid w:val="004378E1"/>
    <w:rsid w:val="00520554"/>
    <w:rsid w:val="0075750C"/>
    <w:rsid w:val="00794603"/>
    <w:rsid w:val="00796123"/>
    <w:rsid w:val="007D04DE"/>
    <w:rsid w:val="00897D08"/>
    <w:rsid w:val="008F1167"/>
    <w:rsid w:val="0095352C"/>
    <w:rsid w:val="00961DC1"/>
    <w:rsid w:val="009A4A6C"/>
    <w:rsid w:val="009C6C5E"/>
    <w:rsid w:val="009D58DB"/>
    <w:rsid w:val="00A83AE2"/>
    <w:rsid w:val="00AF54F9"/>
    <w:rsid w:val="00B57D47"/>
    <w:rsid w:val="00C202C8"/>
    <w:rsid w:val="00E008C9"/>
    <w:rsid w:val="00E10BE5"/>
    <w:rsid w:val="00E741EC"/>
    <w:rsid w:val="00EA7126"/>
    <w:rsid w:val="00F54AA5"/>
    <w:rsid w:val="00FA3846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</cp:revision>
  <cp:lastPrinted>2005-11-29T09:43:00Z</cp:lastPrinted>
  <dcterms:created xsi:type="dcterms:W3CDTF">2012-02-08T13:42:00Z</dcterms:created>
  <dcterms:modified xsi:type="dcterms:W3CDTF">2017-03-31T09:10:00Z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